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E33" w:rsidRDefault="00AC3E33">
      <w:pPr>
        <w:rPr>
          <w:ins w:id="0" w:author="Author"/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ins w:id="1" w:author="Author">
        <w:r>
          <w:rPr>
            <w:rFonts w:ascii="Times New Roman" w:eastAsia="Times New Roman" w:hAnsi="Times New Roman" w:cs="Times New Roman"/>
            <w:b/>
            <w:bCs/>
            <w:sz w:val="20"/>
            <w:szCs w:val="20"/>
            <w:lang w:eastAsia="en-GB"/>
          </w:rPr>
          <w:t>Annex III</w:t>
        </w:r>
      </w:ins>
    </w:p>
    <w:p w:rsidR="00657487" w:rsidRDefault="00657487">
      <w:pPr>
        <w:rPr>
          <w:ins w:id="2" w:author="Author"/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 w:rsidRPr="003823B3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S.34.01. - Other regulated and non-regulated financial undertakings including insurance holding companies</w:t>
      </w:r>
      <w:r w:rsidR="00215656" w:rsidRPr="003823B3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and mixed financial holding companies</w:t>
      </w:r>
      <w:r w:rsidRPr="003823B3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individual requirements</w:t>
      </w:r>
      <w:r w:rsidR="005D48F7" w:rsidRPr="003823B3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(old G04)</w:t>
      </w:r>
    </w:p>
    <w:p w:rsidR="00354F5C" w:rsidRPr="003823B3" w:rsidRDefault="00354F5C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ins w:id="3" w:author="Author">
        <w:r>
          <w:rPr>
            <w:rFonts w:ascii="Times New Roman" w:eastAsia="Times New Roman" w:hAnsi="Times New Roman" w:cs="Times New Roman"/>
            <w:b/>
            <w:bCs/>
            <w:sz w:val="20"/>
            <w:szCs w:val="20"/>
            <w:lang w:eastAsia="en-GB"/>
          </w:rPr>
          <w:t>General comments:</w:t>
        </w:r>
      </w:ins>
    </w:p>
    <w:p w:rsidR="005D48F7" w:rsidRPr="005D48F7" w:rsidRDefault="005D48F7" w:rsidP="005D48F7">
      <w:pPr>
        <w:jc w:val="both"/>
        <w:rPr>
          <w:rFonts w:ascii="Times New Roman" w:hAnsi="Times New Roman" w:cs="Times New Roman"/>
          <w:sz w:val="20"/>
          <w:szCs w:val="20"/>
        </w:rPr>
      </w:pPr>
      <w:r w:rsidRPr="005D48F7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5D48F7" w:rsidRPr="003823B3" w:rsidRDefault="00423878" w:rsidP="003823B3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This ann</w:t>
      </w:r>
      <w:r w:rsidR="005D48F7" w:rsidRPr="005D48F7">
        <w:rPr>
          <w:rFonts w:ascii="Times New Roman" w:hAnsi="Times New Roman" w:cs="Times New Roman"/>
          <w:sz w:val="20"/>
          <w:szCs w:val="20"/>
          <w:lang w:val="en-US"/>
        </w:rPr>
        <w:t xml:space="preserve">ex relates to </w:t>
      </w:r>
      <w:r w:rsidR="00AA4B13">
        <w:rPr>
          <w:rFonts w:ascii="Times New Roman" w:hAnsi="Times New Roman" w:cs="Times New Roman"/>
          <w:sz w:val="20"/>
          <w:szCs w:val="20"/>
          <w:lang w:val="en-US"/>
        </w:rPr>
        <w:t xml:space="preserve">opening and </w:t>
      </w:r>
      <w:r w:rsidR="005D48F7" w:rsidRPr="005D48F7">
        <w:rPr>
          <w:rFonts w:ascii="Times New Roman" w:hAnsi="Times New Roman" w:cs="Times New Roman"/>
          <w:sz w:val="20"/>
          <w:szCs w:val="20"/>
          <w:lang w:val="en-US"/>
        </w:rPr>
        <w:t>annual submission of information for groups.</w:t>
      </w:r>
    </w:p>
    <w:p w:rsidR="00657487" w:rsidRPr="003823B3" w:rsidRDefault="00124076" w:rsidP="003823B3">
      <w:pPr>
        <w:jc w:val="both"/>
        <w:rPr>
          <w:rFonts w:ascii="Times New Roman" w:hAnsi="Times New Roman" w:cs="Times New Roman"/>
          <w:sz w:val="20"/>
          <w:szCs w:val="20"/>
        </w:rPr>
      </w:pPr>
      <w:r w:rsidRPr="00166FC8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This template is applicable under method 1 as defined in Article 230 of </w:t>
      </w:r>
      <w:r w:rsidR="00207237">
        <w:rPr>
          <w:rFonts w:ascii="Times New Roman" w:eastAsia="Times New Roman" w:hAnsi="Times New Roman" w:cs="Times New Roman"/>
          <w:sz w:val="20"/>
          <w:szCs w:val="20"/>
          <w:lang w:eastAsia="es-ES"/>
        </w:rPr>
        <w:t>Directive 2009/138/EC</w:t>
      </w:r>
      <w:r w:rsidRPr="00166FC8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, method 2 as defined in Article 233 of the </w:t>
      </w:r>
      <w:r w:rsidR="00207237">
        <w:rPr>
          <w:rFonts w:ascii="Times New Roman" w:eastAsia="Times New Roman" w:hAnsi="Times New Roman" w:cs="Times New Roman"/>
          <w:sz w:val="20"/>
          <w:szCs w:val="20"/>
          <w:lang w:eastAsia="es-ES"/>
        </w:rPr>
        <w:t>Directive 2009/138/EC</w:t>
      </w:r>
      <w:r w:rsidRPr="00166FC8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and a combination of methods</w:t>
      </w:r>
      <w:r w:rsidRPr="00124076" w:rsidDel="00124076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</w:t>
      </w:r>
      <w:r w:rsidR="000D5E39" w:rsidRPr="003823B3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and cover</w:t>
      </w:r>
      <w:r w:rsidR="00AA4B13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s</w:t>
      </w:r>
      <w:r w:rsidR="000D5E39" w:rsidRPr="003823B3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the individual requirements of </w:t>
      </w:r>
      <w:r w:rsidR="009C7CAA" w:rsidRPr="003823B3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other regulated and non-regulated financial undertakings such as </w:t>
      </w:r>
      <w:r w:rsidR="00B80BCB" w:rsidRPr="003823B3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credit institutions, investment firms, financial institutions, alternative investment fund managers, UCITS management companies, institutions for occupational retirement provisions, non-regulated</w:t>
      </w:r>
      <w:r w:rsidR="00C97663" w:rsidRPr="003823B3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undertakings</w:t>
      </w:r>
      <w:r w:rsidR="00B80BCB" w:rsidRPr="003823B3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carrying out financial activities</w:t>
      </w:r>
      <w:r w:rsidR="00C97663" w:rsidRPr="003823B3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,</w:t>
      </w:r>
      <w:r w:rsidR="00B80BCB" w:rsidRPr="003823B3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insurance holding companies</w:t>
      </w:r>
      <w:r w:rsidR="0014715C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</w:t>
      </w:r>
      <w:r w:rsidR="00B80BCB" w:rsidRPr="003823B3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and mixed financial holding companie</w:t>
      </w:r>
      <w:r w:rsidR="000D5E39" w:rsidRPr="003823B3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s.</w:t>
      </w:r>
      <w:r w:rsidR="00F04686" w:rsidRPr="003823B3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</w:t>
      </w:r>
      <w:r w:rsidR="0046079B" w:rsidRPr="003823B3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</w:t>
      </w: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750"/>
        <w:gridCol w:w="2543"/>
        <w:gridCol w:w="5921"/>
      </w:tblGrid>
      <w:tr w:rsidR="00423878" w:rsidRPr="005D48F7" w:rsidTr="003823B3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7487" w:rsidRPr="003823B3" w:rsidRDefault="00B80BCB" w:rsidP="0065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7487" w:rsidRPr="003823B3" w:rsidRDefault="00B80BCB" w:rsidP="0065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ITEM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7487" w:rsidRPr="003823B3" w:rsidRDefault="00B80BCB" w:rsidP="0065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INSTRUCTIONS</w:t>
            </w:r>
          </w:p>
        </w:tc>
      </w:tr>
      <w:tr w:rsidR="00423878" w:rsidRPr="005D48F7" w:rsidTr="003823B3">
        <w:trPr>
          <w:trHeight w:val="5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14267C" w:rsidP="00657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C0010 (</w:t>
            </w:r>
            <w:r w:rsidR="00B80BCB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B80BCB" w:rsidP="00657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Legal name of the undertaking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B80BCB" w:rsidP="00657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Legal name of each undertaking</w:t>
            </w:r>
            <w:r w:rsidR="00AA4B1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423878" w:rsidRPr="005D48F7" w:rsidTr="003823B3">
        <w:trPr>
          <w:trHeight w:val="41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423878" w:rsidP="00657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C0020 (</w:t>
            </w:r>
            <w:r w:rsidR="00B80BCB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B80BCB" w:rsidP="00657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Identification code</w:t>
            </w:r>
            <w:r w:rsidR="005F226A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of the undertaking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A4B13" w:rsidRDefault="00B80BCB" w:rsidP="00AA4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Identification code</w:t>
            </w:r>
            <w:r w:rsidR="005F226A" w:rsidRPr="003823B3">
              <w:rPr>
                <w:rFonts w:ascii="Times New Roman" w:hAnsi="Times New Roman" w:cs="Times New Roman"/>
                <w:sz w:val="20"/>
                <w:szCs w:val="20"/>
              </w:rPr>
              <w:t xml:space="preserve"> by this order of priority</w:t>
            </w:r>
            <w:del w:id="4" w:author="Author">
              <w:r w:rsidR="005F226A" w:rsidRPr="003823B3" w:rsidDel="00FB0C81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bookmarkStart w:id="5" w:name="_GoBack"/>
              <w:bookmarkEnd w:id="5"/>
              <w:r w:rsidR="005F226A" w:rsidRPr="003823B3" w:rsidDel="00FB0C81">
                <w:rPr>
                  <w:rFonts w:ascii="Times New Roman" w:hAnsi="Times New Roman" w:cs="Times New Roman"/>
                  <w:sz w:val="20"/>
                  <w:szCs w:val="20"/>
                </w:rPr>
                <w:delText>if existent</w:delText>
              </w:r>
            </w:del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: </w:t>
            </w: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- Legal Entity Identifier (LEI); </w:t>
            </w: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- Specific code</w:t>
            </w: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="00AA4B13"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Specific code: </w:t>
            </w:r>
            <w:r w:rsidR="00AA4B13"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- For EEA insurance and reinsurance undertakings and other EEA regulated undertakings within the group: identification code used in the local market, attributed by the undertaking's competent supervisory authority</w:t>
            </w:r>
            <w:r w:rsidR="00AA4B1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;</w:t>
            </w:r>
          </w:p>
          <w:p w:rsidR="0014267C" w:rsidRPr="003823B3" w:rsidRDefault="00AA4B13" w:rsidP="00AA4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- For non-EEA undertakings and non-regulated undertakings within the group, identification code will be provided by the group. When allocating an identification code to each non-EEA or non-regulated undertaking,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the group</w:t>
            </w:r>
            <w:r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comply with the following format in a consistent manner: </w:t>
            </w:r>
            <w:r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identification code of the parent undertaking + </w:t>
            </w:r>
            <w:r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ISO 3166-1 alpha-2 code of the country of the undertaking + </w:t>
            </w:r>
            <w:r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5 digits</w:t>
            </w:r>
          </w:p>
        </w:tc>
      </w:tr>
      <w:tr w:rsidR="00423878" w:rsidRPr="005D48F7" w:rsidTr="003823B3">
        <w:trPr>
          <w:trHeight w:val="1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423878" w:rsidP="0065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C0030 (</w:t>
            </w:r>
            <w:r w:rsidR="00B80BCB" w:rsidRPr="003823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B80BCB" w:rsidP="00423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Type of code</w:t>
            </w:r>
            <w:r w:rsidR="005F226A" w:rsidRPr="003823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of the ID of the undertaking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267C" w:rsidRPr="003823B3" w:rsidRDefault="00B80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Identification of the code used in </w:t>
            </w:r>
            <w:r w:rsidR="005F226A" w:rsidRPr="003823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item “Identification code of the undertaking”</w:t>
            </w:r>
            <w:r w:rsidRPr="003823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:</w:t>
            </w:r>
            <w:r w:rsidRPr="003823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AA4B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1 </w:t>
            </w:r>
            <w:r w:rsidRPr="003823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- LEI </w:t>
            </w:r>
            <w:r w:rsidRPr="003823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AA4B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2 </w:t>
            </w:r>
            <w:r w:rsidRPr="003823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 Specific code</w:t>
            </w:r>
          </w:p>
        </w:tc>
      </w:tr>
      <w:tr w:rsidR="00423878" w:rsidRPr="005D48F7" w:rsidTr="003823B3">
        <w:trPr>
          <w:trHeight w:val="15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423878" w:rsidP="00657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C0040 (</w:t>
            </w:r>
            <w:r w:rsidR="00B80BCB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B80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Aggregated or not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B13" w:rsidRDefault="00B80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When the entities of other financial sectors form a group with a specific capital requirement, this consolidated capital requirement can be accepted instead of the list of each individual requirement. </w:t>
            </w:r>
            <w:r w:rsidR="005F226A" w:rsidRPr="003823B3">
              <w:rPr>
                <w:rFonts w:ascii="Times New Roman" w:hAnsi="Times New Roman" w:cs="Times New Roman"/>
                <w:sz w:val="20"/>
                <w:szCs w:val="20"/>
              </w:rPr>
              <w:t>The following closed list shall be used</w:t>
            </w: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:</w:t>
            </w: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="00031B94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1 -</w:t>
            </w: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="00031B94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Aggregated</w:t>
            </w:r>
          </w:p>
          <w:p w:rsidR="00657487" w:rsidRPr="003823B3" w:rsidRDefault="00031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 – Not aggregated</w:t>
            </w:r>
          </w:p>
        </w:tc>
      </w:tr>
      <w:tr w:rsidR="00423878" w:rsidRPr="005D48F7" w:rsidTr="003823B3">
        <w:trPr>
          <w:trHeight w:val="19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423878" w:rsidP="00657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lastRenderedPageBreak/>
              <w:t>C0050 (</w:t>
            </w:r>
            <w:r w:rsidR="00B80BCB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B80BCB" w:rsidP="00657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Type of capital requirement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388C" w:rsidRPr="003823B3" w:rsidRDefault="00AA4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Identify the type of capital requirement. </w:t>
            </w:r>
            <w:r w:rsidR="005F226A" w:rsidRPr="003823B3">
              <w:rPr>
                <w:rFonts w:ascii="Times New Roman" w:hAnsi="Times New Roman" w:cs="Times New Roman"/>
                <w:sz w:val="20"/>
                <w:szCs w:val="20"/>
              </w:rPr>
              <w:t>The following closed list shall be used</w:t>
            </w:r>
            <w:r w:rsidR="00B80BCB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:</w:t>
            </w:r>
          </w:p>
          <w:p w:rsidR="0014267C" w:rsidRPr="003823B3" w:rsidRDefault="00ED343C" w:rsidP="00ED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1 -</w:t>
            </w: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="00DE388C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Sectoral</w:t>
            </w:r>
            <w:proofErr w:type="spellEnd"/>
            <w:r w:rsidR="00D74362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(</w:t>
            </w:r>
            <w:r w:rsidR="00DE388C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for </w:t>
            </w:r>
            <w:r w:rsidR="00DE388C" w:rsidRPr="00382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credit institutions, investment firms, financial institutions, alternative investment fund managers, UCITS management companies, institutions for occupational retirement provisions)</w:t>
            </w:r>
          </w:p>
          <w:p w:rsidR="00671739" w:rsidRPr="003823B3" w:rsidRDefault="00ED343C" w:rsidP="00ED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2 - </w:t>
            </w:r>
            <w:r w:rsidR="00DE388C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Notional (for non-regulated undertakings</w:t>
            </w:r>
            <w:r w:rsidR="00B80BCB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  <w:p w:rsidR="0014267C" w:rsidRPr="003823B3" w:rsidRDefault="00ED343C" w:rsidP="00ED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3 - </w:t>
            </w:r>
            <w:r w:rsidR="00DE388C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No capital requirement </w:t>
            </w:r>
          </w:p>
        </w:tc>
      </w:tr>
      <w:tr w:rsidR="00423878" w:rsidRPr="005D48F7" w:rsidTr="003823B3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423878" w:rsidP="00657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C0060 (</w:t>
            </w:r>
            <w:r w:rsidR="00B80BCB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B80BCB" w:rsidP="00657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Notional SCR or Sectoral capital requirement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B80BCB" w:rsidP="00657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The capital requirement, either sectoral or notional, that triggers first intervention by individual supervisor, assuming a so-called intervention ladder.</w:t>
            </w:r>
          </w:p>
        </w:tc>
      </w:tr>
      <w:tr w:rsidR="00423878" w:rsidRPr="005D48F7" w:rsidTr="00657487">
        <w:trPr>
          <w:trHeight w:val="142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423878" w:rsidP="00657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C0070 (</w:t>
            </w:r>
            <w:r w:rsidR="00B80BCB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B80BCB" w:rsidP="00657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Notional MCR or Sectoral minimum capital requirement 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B80BCB" w:rsidP="00D16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Minimum capital requirement, either sectoral or notional, that triggers final intervention, assuming a so-called intervention ladder</w:t>
            </w:r>
            <w:r w:rsidR="00F41617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where available.</w:t>
            </w: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This item is not </w:t>
            </w:r>
            <w:r w:rsidR="00F41617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requested </w:t>
            </w:r>
            <w:del w:id="6" w:author="Author">
              <w:r w:rsidRPr="003823B3" w:rsidDel="00D16D6C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 </w:delText>
              </w:r>
            </w:del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for entities for which a final trigger level is not set. </w:t>
            </w:r>
          </w:p>
        </w:tc>
      </w:tr>
      <w:tr w:rsidR="00423878" w:rsidRPr="005D48F7" w:rsidTr="00657487">
        <w:trPr>
          <w:trHeight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423878" w:rsidP="00657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C0080  (</w:t>
            </w:r>
            <w:r w:rsidR="00B80BCB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5F226A" w:rsidP="00657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Notional or Sectoral </w:t>
            </w:r>
            <w:r w:rsidR="00B80BCB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Eligible Own Funds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B80BCB" w:rsidP="00657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Total own funds to cover the (notional or sectoral) capital requirement. No restrictions on availability for the group apply. </w:t>
            </w:r>
          </w:p>
        </w:tc>
      </w:tr>
    </w:tbl>
    <w:p w:rsidR="00BB7862" w:rsidRPr="003823B3" w:rsidRDefault="00BB7862" w:rsidP="00657487">
      <w:pPr>
        <w:rPr>
          <w:rFonts w:ascii="Times New Roman" w:hAnsi="Times New Roman" w:cs="Times New Roman"/>
          <w:sz w:val="20"/>
          <w:szCs w:val="20"/>
        </w:rPr>
      </w:pPr>
    </w:p>
    <w:sectPr w:rsidR="00BB7862" w:rsidRPr="003823B3" w:rsidSect="006574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40CAD"/>
    <w:multiLevelType w:val="hybridMultilevel"/>
    <w:tmpl w:val="F3186720"/>
    <w:lvl w:ilvl="0" w:tplc="B3542C18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381E32"/>
    <w:multiLevelType w:val="hybridMultilevel"/>
    <w:tmpl w:val="6CE87338"/>
    <w:lvl w:ilvl="0" w:tplc="8534BA28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removePersonalInformation/>
  <w:removeDateAndTime/>
  <w:proofState w:spelling="clean" w:grammar="clean"/>
  <w:trackRevisions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5D75FF"/>
    <w:rsid w:val="00031B94"/>
    <w:rsid w:val="00072A8B"/>
    <w:rsid w:val="000843C7"/>
    <w:rsid w:val="000A7D1F"/>
    <w:rsid w:val="000B4898"/>
    <w:rsid w:val="000D5E39"/>
    <w:rsid w:val="00124076"/>
    <w:rsid w:val="0014267C"/>
    <w:rsid w:val="0014715C"/>
    <w:rsid w:val="001A7774"/>
    <w:rsid w:val="00207237"/>
    <w:rsid w:val="00215656"/>
    <w:rsid w:val="002407F8"/>
    <w:rsid w:val="00242AB1"/>
    <w:rsid w:val="003201CB"/>
    <w:rsid w:val="00354F5C"/>
    <w:rsid w:val="003823B3"/>
    <w:rsid w:val="003E51E9"/>
    <w:rsid w:val="00423878"/>
    <w:rsid w:val="0046079B"/>
    <w:rsid w:val="004779B1"/>
    <w:rsid w:val="005D48F7"/>
    <w:rsid w:val="005D75FF"/>
    <w:rsid w:val="005F226A"/>
    <w:rsid w:val="00614DF4"/>
    <w:rsid w:val="00657487"/>
    <w:rsid w:val="00671739"/>
    <w:rsid w:val="006A4B74"/>
    <w:rsid w:val="009350D6"/>
    <w:rsid w:val="009C7CAA"/>
    <w:rsid w:val="009D4BC6"/>
    <w:rsid w:val="009E3412"/>
    <w:rsid w:val="00A16F09"/>
    <w:rsid w:val="00AA4B13"/>
    <w:rsid w:val="00AC3E33"/>
    <w:rsid w:val="00B66B5F"/>
    <w:rsid w:val="00B80BCB"/>
    <w:rsid w:val="00BB7862"/>
    <w:rsid w:val="00C3625F"/>
    <w:rsid w:val="00C97663"/>
    <w:rsid w:val="00D16D6C"/>
    <w:rsid w:val="00D21CD7"/>
    <w:rsid w:val="00D7343C"/>
    <w:rsid w:val="00D74362"/>
    <w:rsid w:val="00DE388C"/>
    <w:rsid w:val="00E2031D"/>
    <w:rsid w:val="00E839A3"/>
    <w:rsid w:val="00ED343C"/>
    <w:rsid w:val="00F04686"/>
    <w:rsid w:val="00F13603"/>
    <w:rsid w:val="00F41617"/>
    <w:rsid w:val="00FA3A04"/>
    <w:rsid w:val="00FB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7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48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F22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2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2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2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26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DE38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7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48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F22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2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2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2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26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DE38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4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3073</Characters>
  <Application>Microsoft Office Word</Application>
  <DocSecurity>0</DocSecurity>
  <Lines>25</Lines>
  <Paragraphs>7</Paragraphs>
  <ScaleCrop>false</ScaleCrop>
  <Company/>
  <LinksUpToDate>false</LinksUpToDate>
  <CharactersWithSpaces>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2015-07-02T21:20:00Z</dcterms:created>
  <dcterms:modified xsi:type="dcterms:W3CDTF">2015-08-18T14:05:00Z</dcterms:modified>
</cp:coreProperties>
</file>